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951" w:rsidRPr="00FB0700" w:rsidRDefault="00352951" w:rsidP="00352951">
      <w:pPr>
        <w:pStyle w:val="Nagwek"/>
        <w:spacing w:after="240"/>
        <w:jc w:val="both"/>
        <w:rPr>
          <w:rFonts w:ascii="Arial" w:hAnsi="Arial" w:cs="Arial"/>
          <w:b/>
          <w:sz w:val="18"/>
          <w:szCs w:val="18"/>
        </w:rPr>
      </w:pPr>
      <w:r w:rsidRPr="00FB0700">
        <w:rPr>
          <w:rFonts w:ascii="Arial" w:hAnsi="Arial" w:cs="Arial"/>
          <w:b/>
          <w:sz w:val="18"/>
          <w:szCs w:val="18"/>
        </w:rPr>
        <w:t xml:space="preserve">Kryteria wyboru projektów w ramach Działania 6.5 </w:t>
      </w:r>
      <w:r>
        <w:rPr>
          <w:rFonts w:ascii="Arial" w:hAnsi="Arial" w:cs="Arial"/>
          <w:b/>
          <w:sz w:val="18"/>
          <w:szCs w:val="18"/>
        </w:rPr>
        <w:t>Ko</w:t>
      </w:r>
      <w:r w:rsidRPr="009D7903">
        <w:rPr>
          <w:rFonts w:ascii="Arial" w:hAnsi="Arial" w:cs="Arial"/>
          <w:b/>
          <w:sz w:val="20"/>
          <w:szCs w:val="20"/>
        </w:rPr>
        <w:t xml:space="preserve">mpleksowe wsparcie </w:t>
      </w:r>
      <w:r>
        <w:rPr>
          <w:rFonts w:ascii="Arial" w:hAnsi="Arial" w:cs="Arial"/>
          <w:b/>
          <w:sz w:val="20"/>
          <w:szCs w:val="20"/>
        </w:rPr>
        <w:t xml:space="preserve">głównie </w:t>
      </w:r>
      <w:r w:rsidRPr="009D7903">
        <w:rPr>
          <w:rFonts w:ascii="Arial" w:hAnsi="Arial" w:cs="Arial"/>
          <w:b/>
          <w:sz w:val="20"/>
          <w:szCs w:val="20"/>
        </w:rPr>
        <w:t xml:space="preserve">dla osób bezrobotnych, </w:t>
      </w:r>
      <w:r>
        <w:rPr>
          <w:rFonts w:ascii="Arial" w:hAnsi="Arial" w:cs="Arial"/>
          <w:b/>
          <w:sz w:val="20"/>
          <w:szCs w:val="20"/>
        </w:rPr>
        <w:t xml:space="preserve">biernych zawodowo zwłaszcza znajdujących się w szczególnie trudnej sytuacji na rynku pracy </w:t>
      </w:r>
      <w:r w:rsidRPr="009D7903">
        <w:rPr>
          <w:rFonts w:ascii="Arial" w:hAnsi="Arial" w:cs="Arial"/>
          <w:b/>
          <w:sz w:val="20"/>
          <w:szCs w:val="20"/>
        </w:rPr>
        <w:t>obejmujące pomoc w aktywnym poszukiwaniu pracy oraz działania na rzecz podnoszenia kwalifikacji zawodowych</w:t>
      </w:r>
      <w:r w:rsidRPr="009D7903">
        <w:rPr>
          <w:rFonts w:ascii="Arial" w:hAnsi="Arial" w:cs="Arial"/>
          <w:sz w:val="20"/>
          <w:szCs w:val="20"/>
        </w:rPr>
        <w:t>.</w:t>
      </w:r>
      <w:r w:rsidRPr="00FB0700">
        <w:rPr>
          <w:rFonts w:ascii="Arial" w:hAnsi="Arial" w:cs="Arial"/>
          <w:b/>
          <w:sz w:val="18"/>
          <w:szCs w:val="18"/>
        </w:rPr>
        <w:t>.</w:t>
      </w:r>
    </w:p>
    <w:p w:rsidR="00352951" w:rsidRPr="00FB0700" w:rsidRDefault="00352951" w:rsidP="00352951">
      <w:pPr>
        <w:tabs>
          <w:tab w:val="left" w:pos="6147"/>
        </w:tabs>
        <w:jc w:val="center"/>
        <w:rPr>
          <w:rFonts w:ascii="Arial" w:hAnsi="Arial" w:cs="Arial"/>
          <w:sz w:val="18"/>
          <w:szCs w:val="18"/>
        </w:rPr>
      </w:pPr>
      <w:r w:rsidRPr="00FB0700">
        <w:rPr>
          <w:rFonts w:ascii="Arial" w:hAnsi="Arial" w:cs="Arial"/>
          <w:b/>
          <w:sz w:val="18"/>
          <w:szCs w:val="18"/>
        </w:rPr>
        <w:t>Kryteria szczegółowe</w:t>
      </w:r>
    </w:p>
    <w:tbl>
      <w:tblPr>
        <w:tblW w:w="14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6DDE8"/>
        <w:tblLayout w:type="fixed"/>
        <w:tblLook w:val="04A0"/>
      </w:tblPr>
      <w:tblGrid>
        <w:gridCol w:w="1900"/>
        <w:gridCol w:w="12275"/>
      </w:tblGrid>
      <w:tr w:rsidR="00352951" w:rsidRPr="00FB0700" w:rsidTr="00E921F7">
        <w:trPr>
          <w:jc w:val="center"/>
        </w:trPr>
        <w:tc>
          <w:tcPr>
            <w:tcW w:w="1900" w:type="dxa"/>
            <w:shd w:val="clear" w:color="auto" w:fill="B6DDE8"/>
          </w:tcPr>
          <w:p w:rsidR="00352951" w:rsidRPr="00FB0700" w:rsidRDefault="00352951" w:rsidP="00E921F7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FB0700">
              <w:rPr>
                <w:rFonts w:ascii="Arial" w:hAnsi="Arial" w:cs="Arial"/>
                <w:sz w:val="18"/>
                <w:szCs w:val="18"/>
              </w:rPr>
              <w:t>Oś priorytetowa</w:t>
            </w:r>
          </w:p>
        </w:tc>
        <w:tc>
          <w:tcPr>
            <w:tcW w:w="12275" w:type="dxa"/>
            <w:shd w:val="clear" w:color="auto" w:fill="B6DDE8"/>
          </w:tcPr>
          <w:p w:rsidR="00352951" w:rsidRPr="00FB0700" w:rsidRDefault="00352951" w:rsidP="00E921F7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FB0700">
              <w:rPr>
                <w:rFonts w:ascii="Arial" w:hAnsi="Arial" w:cs="Arial"/>
                <w:sz w:val="18"/>
                <w:szCs w:val="18"/>
              </w:rPr>
              <w:t>VI Rynek Pracy</w:t>
            </w:r>
          </w:p>
        </w:tc>
      </w:tr>
      <w:tr w:rsidR="00352951" w:rsidRPr="00FB0700" w:rsidTr="00E921F7">
        <w:trPr>
          <w:jc w:val="center"/>
        </w:trPr>
        <w:tc>
          <w:tcPr>
            <w:tcW w:w="1900" w:type="dxa"/>
            <w:shd w:val="clear" w:color="auto" w:fill="B6DDE8"/>
          </w:tcPr>
          <w:p w:rsidR="00352951" w:rsidRPr="00FB0700" w:rsidRDefault="00352951" w:rsidP="00E921F7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FB0700">
              <w:rPr>
                <w:rFonts w:ascii="Arial" w:hAnsi="Arial" w:cs="Arial"/>
                <w:sz w:val="18"/>
                <w:szCs w:val="18"/>
              </w:rPr>
              <w:t>Priorytet Inwestycyjny</w:t>
            </w:r>
          </w:p>
        </w:tc>
        <w:tc>
          <w:tcPr>
            <w:tcW w:w="12275" w:type="dxa"/>
            <w:shd w:val="clear" w:color="auto" w:fill="B6DDE8"/>
          </w:tcPr>
          <w:p w:rsidR="00352951" w:rsidRPr="00FB0700" w:rsidRDefault="00352951" w:rsidP="00E921F7">
            <w:pPr>
              <w:spacing w:before="40" w:after="4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B0700">
              <w:rPr>
                <w:rFonts w:ascii="Arial" w:hAnsi="Arial" w:cs="Arial"/>
                <w:sz w:val="18"/>
                <w:szCs w:val="18"/>
              </w:rPr>
              <w:t>8i Dostęp do zatrudnienia dla osób poszukujących pracy i osób biernych zawodowo, w tym długotrwale bezrobotnych oraz oddalonych od rynku pracy, także podejmowanie lokalnych inicjatyw na rzecz zatrudnienia oraz wspieranie mobilności pracowników</w:t>
            </w:r>
          </w:p>
        </w:tc>
      </w:tr>
      <w:tr w:rsidR="00352951" w:rsidRPr="00FB0700" w:rsidTr="00E921F7">
        <w:trPr>
          <w:jc w:val="center"/>
        </w:trPr>
        <w:tc>
          <w:tcPr>
            <w:tcW w:w="1900" w:type="dxa"/>
            <w:shd w:val="clear" w:color="auto" w:fill="B6DDE8"/>
          </w:tcPr>
          <w:p w:rsidR="00352951" w:rsidRPr="00FB0700" w:rsidRDefault="00352951" w:rsidP="00E921F7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FB0700">
              <w:rPr>
                <w:rFonts w:ascii="Arial" w:hAnsi="Arial" w:cs="Arial"/>
                <w:sz w:val="18"/>
                <w:szCs w:val="18"/>
              </w:rPr>
              <w:t>Działanie</w:t>
            </w:r>
          </w:p>
        </w:tc>
        <w:tc>
          <w:tcPr>
            <w:tcW w:w="12275" w:type="dxa"/>
            <w:shd w:val="clear" w:color="auto" w:fill="B6DDE8"/>
          </w:tcPr>
          <w:p w:rsidR="00352951" w:rsidRPr="00FB0700" w:rsidRDefault="00352951" w:rsidP="00E921F7">
            <w:pPr>
              <w:spacing w:before="40" w:after="4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B0700">
              <w:rPr>
                <w:rFonts w:ascii="Arial" w:hAnsi="Arial" w:cs="Arial"/>
                <w:sz w:val="18"/>
                <w:szCs w:val="18"/>
              </w:rPr>
              <w:t>6.5 Ko</w:t>
            </w:r>
            <w:r w:rsidRPr="00FB0700">
              <w:rPr>
                <w:rFonts w:ascii="Arial" w:hAnsi="Arial" w:cs="Arial"/>
                <w:sz w:val="20"/>
                <w:szCs w:val="20"/>
              </w:rPr>
              <w:t>mpleksowe wsparcie głównie dla osób bezrobotnych, biernych zawodowo zwłaszcza znajdujących się w szczególnie trudnej sytuacji na rynku pracy obejmujące pomoc w aktywnym poszukiwaniu pracy oraz działania na rzecz podnoszenia kwalifikacji zawodowych.</w:t>
            </w:r>
          </w:p>
        </w:tc>
      </w:tr>
      <w:tr w:rsidR="00352951" w:rsidRPr="00FB0700" w:rsidTr="00E921F7">
        <w:trPr>
          <w:jc w:val="center"/>
        </w:trPr>
        <w:tc>
          <w:tcPr>
            <w:tcW w:w="1900" w:type="dxa"/>
            <w:shd w:val="clear" w:color="auto" w:fill="B6DDE8"/>
          </w:tcPr>
          <w:p w:rsidR="00352951" w:rsidRPr="00FB0700" w:rsidRDefault="00352951" w:rsidP="00E921F7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FB0700">
              <w:rPr>
                <w:rFonts w:ascii="Arial" w:hAnsi="Arial" w:cs="Arial"/>
                <w:sz w:val="18"/>
                <w:szCs w:val="18"/>
              </w:rPr>
              <w:t>Typ projektu</w:t>
            </w:r>
          </w:p>
        </w:tc>
        <w:tc>
          <w:tcPr>
            <w:tcW w:w="12275" w:type="dxa"/>
            <w:shd w:val="clear" w:color="auto" w:fill="B6DDE8"/>
          </w:tcPr>
          <w:p w:rsidR="00352951" w:rsidRPr="00FB0700" w:rsidRDefault="00352951" w:rsidP="00352951">
            <w:pPr>
              <w:numPr>
                <w:ilvl w:val="0"/>
                <w:numId w:val="6"/>
              </w:numPr>
              <w:tabs>
                <w:tab w:val="left" w:pos="329"/>
              </w:tabs>
              <w:spacing w:before="60" w:after="60" w:line="240" w:lineRule="auto"/>
              <w:ind w:left="329" w:hanging="284"/>
              <w:rPr>
                <w:rFonts w:ascii="Arial" w:hAnsi="Arial" w:cs="Arial"/>
                <w:bCs/>
                <w:sz w:val="18"/>
                <w:szCs w:val="18"/>
              </w:rPr>
            </w:pPr>
            <w:r w:rsidRPr="00FB0700">
              <w:rPr>
                <w:rFonts w:ascii="Arial" w:hAnsi="Arial" w:cs="Arial"/>
                <w:bCs/>
                <w:sz w:val="18"/>
                <w:szCs w:val="18"/>
              </w:rPr>
              <w:t>Instrumenty i usługi rynku pracy realizowane przez publiczne służby zatrudnienia wynikające z Ustawy z dnia 20 kwietnia 2004 r. o promocji zatrudnienia i instytucjach rynku pracy z wyłączeniem robót publicznych, odnoszące się do następujących form wsparcia:</w:t>
            </w:r>
          </w:p>
          <w:p w:rsidR="00352951" w:rsidRPr="00FB0700" w:rsidRDefault="00352951" w:rsidP="00E921F7">
            <w:pPr>
              <w:numPr>
                <w:ilvl w:val="0"/>
                <w:numId w:val="4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left="714" w:hanging="357"/>
              <w:rPr>
                <w:rFonts w:ascii="Arial" w:eastAsia="ヒラギノ角ゴ Pro W3" w:hAnsi="Arial" w:cs="Arial"/>
                <w:sz w:val="18"/>
                <w:szCs w:val="18"/>
              </w:rPr>
            </w:pPr>
            <w:r w:rsidRPr="00FB0700">
              <w:rPr>
                <w:rFonts w:ascii="Arial" w:eastAsia="ヒラギノ角ゴ Pro W3" w:hAnsi="Arial" w:cs="Arial"/>
                <w:sz w:val="18"/>
                <w:szCs w:val="18"/>
              </w:rPr>
              <w:t>instrumenty i usługi rynku pracy służące indywidualizacji wsparcia oraz pomocy w zakresie określenia ścieżki zawodowej:</w:t>
            </w:r>
          </w:p>
          <w:p w:rsidR="00352951" w:rsidRPr="00FB0700" w:rsidRDefault="00352951" w:rsidP="00E921F7">
            <w:pPr>
              <w:numPr>
                <w:ilvl w:val="0"/>
                <w:numId w:val="2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left="1071" w:right="113" w:hanging="357"/>
              <w:rPr>
                <w:rFonts w:ascii="Arial" w:eastAsia="ヒラギノ角ゴ Pro W3" w:hAnsi="Arial" w:cs="Arial"/>
                <w:sz w:val="18"/>
                <w:szCs w:val="18"/>
              </w:rPr>
            </w:pPr>
            <w:r w:rsidRPr="00FB0700">
              <w:rPr>
                <w:rFonts w:ascii="Arial" w:eastAsia="ヒラギノ角ゴ Pro W3" w:hAnsi="Arial" w:cs="Arial"/>
                <w:sz w:val="18"/>
                <w:szCs w:val="18"/>
              </w:rPr>
              <w:t xml:space="preserve">identyfikacja potrzeb osób pozostających bez zatrudnienia oraz diagnozowanie możliwości w zakresie doskonalenia zawodowego, w tym identyfikacja stopnia oddalenia od rynku pracy </w:t>
            </w:r>
            <w:r w:rsidRPr="00FB0700">
              <w:rPr>
                <w:rFonts w:ascii="Arial" w:hAnsi="Arial" w:cs="Arial"/>
                <w:sz w:val="18"/>
                <w:szCs w:val="18"/>
              </w:rPr>
              <w:t>(obligatoryjne)</w:t>
            </w:r>
            <w:r w:rsidRPr="00FB0700">
              <w:rPr>
                <w:rFonts w:ascii="Arial" w:eastAsia="ヒラギノ角ゴ Pro W3" w:hAnsi="Arial" w:cs="Arial"/>
                <w:sz w:val="18"/>
                <w:szCs w:val="18"/>
              </w:rPr>
              <w:t>,</w:t>
            </w:r>
          </w:p>
          <w:p w:rsidR="00352951" w:rsidRPr="00FB0700" w:rsidRDefault="00352951" w:rsidP="00E921F7">
            <w:pPr>
              <w:numPr>
                <w:ilvl w:val="0"/>
                <w:numId w:val="2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left="1071" w:right="113" w:hanging="357"/>
              <w:rPr>
                <w:rFonts w:ascii="Arial" w:eastAsia="ヒラギノ角ゴ Pro W3" w:hAnsi="Arial" w:cs="Arial"/>
                <w:sz w:val="18"/>
                <w:szCs w:val="18"/>
              </w:rPr>
            </w:pPr>
            <w:r w:rsidRPr="00FB0700">
              <w:rPr>
                <w:rFonts w:ascii="Arial" w:eastAsia="ヒラギノ角ゴ Pro W3" w:hAnsi="Arial" w:cs="Arial"/>
                <w:sz w:val="18"/>
                <w:szCs w:val="18"/>
              </w:rPr>
              <w:t>kompleksowe i indywidualne pośrednictwo pracy w zakresie wyboru zawodu zgodnego z kwalifikacjami i kompetencjami wspieranej osoby lub poradnictwo zawodowe w zakresie planowania rozwoju kariery zawodowej, w tym podnoszenia lub uzupełniania kompetencji i kwalifikacji zawodowych,</w:t>
            </w:r>
          </w:p>
          <w:p w:rsidR="00352951" w:rsidRPr="00FB0700" w:rsidRDefault="00352951" w:rsidP="00E921F7">
            <w:pPr>
              <w:numPr>
                <w:ilvl w:val="0"/>
                <w:numId w:val="4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left="714" w:hanging="357"/>
              <w:rPr>
                <w:rFonts w:ascii="Arial" w:eastAsia="ヒラギノ角ゴ Pro W3" w:hAnsi="Arial" w:cs="Arial"/>
                <w:sz w:val="18"/>
                <w:szCs w:val="18"/>
              </w:rPr>
            </w:pPr>
            <w:r w:rsidRPr="00FB0700">
              <w:rPr>
                <w:rFonts w:ascii="Arial" w:eastAsia="ヒラギノ角ゴ Pro W3" w:hAnsi="Arial" w:cs="Arial"/>
                <w:sz w:val="18"/>
                <w:szCs w:val="18"/>
              </w:rPr>
              <w:t xml:space="preserve">instrumenty i usługi rynku pracy skierowane do osób, u których zidentyfikowano potrzebę uzupełnienia lub zdobycia nowych umiejętności </w:t>
            </w:r>
            <w:r w:rsidRPr="00FB0700">
              <w:rPr>
                <w:rFonts w:ascii="Arial" w:eastAsia="ヒラギノ角ゴ Pro W3" w:hAnsi="Arial" w:cs="Arial"/>
                <w:sz w:val="18"/>
                <w:szCs w:val="18"/>
              </w:rPr>
              <w:br/>
              <w:t xml:space="preserve">i kompetencji: </w:t>
            </w:r>
          </w:p>
          <w:p w:rsidR="00352951" w:rsidRPr="00FB0700" w:rsidRDefault="00352951" w:rsidP="00E921F7">
            <w:pPr>
              <w:numPr>
                <w:ilvl w:val="0"/>
                <w:numId w:val="2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left="1071" w:right="113" w:hanging="357"/>
              <w:rPr>
                <w:rFonts w:ascii="Arial" w:eastAsia="ヒラギノ角ゴ Pro W3" w:hAnsi="Arial" w:cs="Arial"/>
                <w:sz w:val="18"/>
                <w:szCs w:val="18"/>
              </w:rPr>
            </w:pPr>
            <w:r w:rsidRPr="00FB0700">
              <w:rPr>
                <w:rFonts w:ascii="Arial" w:eastAsia="ヒラギノ角ゴ Pro W3" w:hAnsi="Arial" w:cs="Arial"/>
                <w:sz w:val="18"/>
                <w:szCs w:val="18"/>
              </w:rPr>
              <w:t>nabywanie, podwyższanie lub dostosowywanie kompetencji i/lub kwalifikacji, niezbędnych na rynku pracy w kontekście zidentyfikowanych potrzeb osoby, której udzielane jest wsparcie, m.in. poprzez wysokiej jakości szkolenia,</w:t>
            </w:r>
          </w:p>
          <w:p w:rsidR="00352951" w:rsidRPr="00FB0700" w:rsidRDefault="00352951" w:rsidP="00E921F7">
            <w:pPr>
              <w:numPr>
                <w:ilvl w:val="0"/>
                <w:numId w:val="4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left="714" w:hanging="357"/>
              <w:rPr>
                <w:rFonts w:ascii="Arial" w:eastAsia="ヒラギノ角ゴ Pro W3" w:hAnsi="Arial" w:cs="Arial"/>
                <w:sz w:val="18"/>
                <w:szCs w:val="18"/>
              </w:rPr>
            </w:pPr>
            <w:r w:rsidRPr="00FB0700">
              <w:rPr>
                <w:rFonts w:ascii="Arial" w:eastAsia="ヒラギノ角ゴ Pro W3" w:hAnsi="Arial" w:cs="Arial"/>
                <w:sz w:val="18"/>
                <w:szCs w:val="18"/>
              </w:rPr>
              <w:t>instrumenty i usługi rynku pracy służące zdobyciu doświadczenia zawodowego wymaganego przez pracodawców:</w:t>
            </w:r>
          </w:p>
          <w:p w:rsidR="00352951" w:rsidRPr="00FB0700" w:rsidRDefault="00352951" w:rsidP="00E921F7">
            <w:pPr>
              <w:numPr>
                <w:ilvl w:val="0"/>
                <w:numId w:val="2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left="1071" w:right="113" w:hanging="357"/>
              <w:rPr>
                <w:rFonts w:ascii="Arial" w:eastAsia="ヒラギノ角ゴ Pro W3" w:hAnsi="Arial" w:cs="Arial"/>
                <w:sz w:val="18"/>
                <w:szCs w:val="18"/>
              </w:rPr>
            </w:pPr>
            <w:r w:rsidRPr="00FB0700">
              <w:rPr>
                <w:rFonts w:ascii="Arial" w:eastAsia="ヒラギノ角ゴ Pro W3" w:hAnsi="Arial" w:cs="Arial"/>
                <w:sz w:val="18"/>
                <w:szCs w:val="18"/>
              </w:rPr>
              <w:t>nabywanie lub uzupełnianie doświadczenia zawodowego oraz praktycznych umiejętności w zakresie wykonywania danego zawodu, m.in. poprzez staże,</w:t>
            </w:r>
          </w:p>
          <w:p w:rsidR="00352951" w:rsidRPr="00FB0700" w:rsidRDefault="00352951" w:rsidP="00E921F7">
            <w:pPr>
              <w:numPr>
                <w:ilvl w:val="0"/>
                <w:numId w:val="2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left="1071" w:right="113" w:hanging="357"/>
              <w:rPr>
                <w:rFonts w:ascii="Arial" w:eastAsia="ヒラギノ角ゴ Pro W3" w:hAnsi="Arial" w:cs="Arial"/>
                <w:sz w:val="18"/>
                <w:szCs w:val="18"/>
              </w:rPr>
            </w:pPr>
            <w:r w:rsidRPr="00FB0700">
              <w:rPr>
                <w:rFonts w:ascii="Arial" w:eastAsia="ヒラギノ角ゴ Pro W3" w:hAnsi="Arial" w:cs="Arial"/>
                <w:sz w:val="18"/>
                <w:szCs w:val="18"/>
              </w:rPr>
              <w:t>wsparcie zatrudnienia osoby bezrobotnej u przedsiębiorcy lub innego pracodawcy, stanowiące zachętę do zatrudnienia, m.in. poprzez pokrycie kosztów subsydiowania zatrudnienia dla osób, u których zidentyfikowano adekwatność tej formy wsparcia, refundację wyposażenia lub doposażenia stanowiska,</w:t>
            </w:r>
          </w:p>
          <w:p w:rsidR="00352951" w:rsidRPr="00FB0700" w:rsidRDefault="00352951" w:rsidP="00E921F7">
            <w:pPr>
              <w:numPr>
                <w:ilvl w:val="0"/>
                <w:numId w:val="4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left="714" w:hanging="357"/>
              <w:rPr>
                <w:rFonts w:ascii="Arial" w:eastAsia="ヒラギノ角ゴ Pro W3" w:hAnsi="Arial" w:cs="Arial"/>
                <w:sz w:val="18"/>
                <w:szCs w:val="18"/>
              </w:rPr>
            </w:pPr>
            <w:r w:rsidRPr="00FB0700">
              <w:rPr>
                <w:rFonts w:ascii="Arial" w:eastAsia="ヒラギノ角ゴ Pro W3" w:hAnsi="Arial" w:cs="Arial"/>
                <w:sz w:val="18"/>
                <w:szCs w:val="18"/>
              </w:rPr>
              <w:t>instrumenty i usługi rynku pracy służące wsparciu mobilności na rynku pracy:</w:t>
            </w:r>
          </w:p>
          <w:p w:rsidR="00352951" w:rsidRPr="00FB0700" w:rsidRDefault="00352951" w:rsidP="00E921F7">
            <w:pPr>
              <w:numPr>
                <w:ilvl w:val="0"/>
                <w:numId w:val="2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left="1071" w:right="113" w:hanging="357"/>
              <w:rPr>
                <w:rFonts w:ascii="Arial" w:eastAsia="ヒラギノ角ゴ Pro W3" w:hAnsi="Arial" w:cs="Arial"/>
                <w:sz w:val="18"/>
                <w:szCs w:val="18"/>
              </w:rPr>
            </w:pPr>
            <w:r w:rsidRPr="00FB0700">
              <w:rPr>
                <w:rFonts w:ascii="Arial" w:eastAsia="ヒラギノ角ゴ Pro W3" w:hAnsi="Arial" w:cs="Arial"/>
                <w:sz w:val="18"/>
                <w:szCs w:val="18"/>
              </w:rPr>
              <w:t>wsparcie mobilności geograficznej dla osób, u których zidentyfikowano problem z zatrudnieniem w miejscu zamieszkania, m.in. poprzez pokrycie kosztów dojazdu do pracy lub wstępnego zagospodarowania w nowym miejscu zamieszkania, m.in. poprzez finansowanie kosztów dojazdu,</w:t>
            </w:r>
          </w:p>
          <w:p w:rsidR="00352951" w:rsidRPr="00FB0700" w:rsidRDefault="00352951" w:rsidP="00E921F7">
            <w:pPr>
              <w:numPr>
                <w:ilvl w:val="0"/>
                <w:numId w:val="2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left="1071" w:right="113" w:hanging="357"/>
              <w:rPr>
                <w:rFonts w:ascii="Arial" w:eastAsia="ヒラギノ角ゴ Pro W3" w:hAnsi="Arial" w:cs="Arial"/>
                <w:sz w:val="18"/>
                <w:szCs w:val="18"/>
              </w:rPr>
            </w:pPr>
            <w:r w:rsidRPr="00FB0700">
              <w:rPr>
                <w:rFonts w:ascii="Arial" w:eastAsia="ヒラギノ角ゴ Pro W3" w:hAnsi="Arial" w:cs="Arial"/>
                <w:sz w:val="18"/>
                <w:szCs w:val="18"/>
              </w:rPr>
              <w:t>wsparcie mobilności zawodowej na europejskim rynku pracy za pośrednictwem sieci EURES.</w:t>
            </w:r>
          </w:p>
          <w:p w:rsidR="00352951" w:rsidRPr="00FB0700" w:rsidRDefault="00352951" w:rsidP="00E921F7">
            <w:pPr>
              <w:numPr>
                <w:ilvl w:val="0"/>
                <w:numId w:val="4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left="714" w:hanging="357"/>
              <w:rPr>
                <w:rFonts w:ascii="Arial" w:eastAsia="ヒラギノ角ゴ Pro W3" w:hAnsi="Arial" w:cs="Arial"/>
                <w:sz w:val="18"/>
                <w:szCs w:val="18"/>
              </w:rPr>
            </w:pPr>
            <w:r w:rsidRPr="00FB0700">
              <w:rPr>
                <w:rFonts w:ascii="Arial" w:eastAsia="ヒラギノ角ゴ Pro W3" w:hAnsi="Arial" w:cs="Arial"/>
                <w:sz w:val="18"/>
                <w:szCs w:val="18"/>
              </w:rPr>
              <w:t>instrumenty i usługi rynku pracy skierowane do osób niepełnosprawnych:</w:t>
            </w:r>
          </w:p>
          <w:p w:rsidR="00352951" w:rsidRPr="00FB0700" w:rsidRDefault="00352951" w:rsidP="00E921F7">
            <w:pPr>
              <w:numPr>
                <w:ilvl w:val="0"/>
                <w:numId w:val="2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left="1071" w:right="113" w:hanging="357"/>
              <w:rPr>
                <w:rFonts w:ascii="Arial" w:eastAsia="ヒラギノ角ゴ Pro W3" w:hAnsi="Arial" w:cs="Arial"/>
                <w:sz w:val="18"/>
                <w:szCs w:val="18"/>
              </w:rPr>
            </w:pPr>
            <w:r w:rsidRPr="00FB0700">
              <w:rPr>
                <w:rFonts w:ascii="Arial" w:eastAsia="ヒラギノ角ゴ Pro W3" w:hAnsi="Arial" w:cs="Arial"/>
                <w:sz w:val="18"/>
                <w:szCs w:val="18"/>
              </w:rPr>
              <w:lastRenderedPageBreak/>
              <w:t>niwelowanie barier jakie napotykają osoby niepełnosprawne w zakresie zdobycia i utrzymania zatrudnienia, m.in. poprzez finansowanie pracy asystenta osoby niepełnosprawnej, którego praca spełnia standardy wyznaczone dla takiej usługi i doposażenie stanowiska pracy do potrzeb osób niepełnosprawnych.</w:t>
            </w:r>
          </w:p>
          <w:p w:rsidR="00352951" w:rsidRPr="00FB0700" w:rsidRDefault="00352951" w:rsidP="00E921F7">
            <w:pPr>
              <w:numPr>
                <w:ilvl w:val="0"/>
                <w:numId w:val="4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left="714" w:hanging="357"/>
              <w:rPr>
                <w:rFonts w:ascii="Arial" w:eastAsia="ヒラギノ角ゴ Pro W3" w:hAnsi="Arial" w:cs="Arial"/>
                <w:sz w:val="18"/>
                <w:szCs w:val="18"/>
              </w:rPr>
            </w:pPr>
            <w:r w:rsidRPr="00FB0700">
              <w:rPr>
                <w:rFonts w:ascii="Arial" w:eastAsia="ヒラギノ角ゴ Pro W3" w:hAnsi="Arial" w:cs="Arial"/>
                <w:sz w:val="18"/>
                <w:szCs w:val="18"/>
              </w:rPr>
              <w:t>instrumenty i usługi rynku pracy służące rozwojowi przedsiębiorczości i samozatrudnienia:</w:t>
            </w:r>
          </w:p>
          <w:p w:rsidR="00352951" w:rsidRPr="00FB0700" w:rsidRDefault="00352951" w:rsidP="00E921F7">
            <w:pPr>
              <w:numPr>
                <w:ilvl w:val="0"/>
                <w:numId w:val="2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left="1071" w:right="113" w:hanging="357"/>
              <w:rPr>
                <w:rFonts w:ascii="Arial" w:eastAsia="ヒラギノ角ゴ Pro W3" w:hAnsi="Arial" w:cs="Arial"/>
                <w:sz w:val="18"/>
                <w:szCs w:val="18"/>
              </w:rPr>
            </w:pPr>
            <w:r w:rsidRPr="00FB0700">
              <w:rPr>
                <w:rFonts w:ascii="Arial" w:eastAsia="ヒラギノ角ゴ Pro W3" w:hAnsi="Arial" w:cs="Arial"/>
                <w:sz w:val="18"/>
                <w:szCs w:val="18"/>
              </w:rPr>
              <w:t>wsparcie osób bezrobotnych w zakładaniu i prowadzeniu własnej działalności gospodarczej poprzez udzielenie: pomocy bezzwrotnej (dotacji) na utworzenie przedsiębiorstwa oraz doradztwo i szkolenia umożliwiające uzyskanie wiedzy i umiejętności niezbędnych do podjęcia i prowadzenia działalności gospodarczej.</w:t>
            </w:r>
          </w:p>
          <w:p w:rsidR="00352951" w:rsidRPr="00FB0700" w:rsidRDefault="00AC4514" w:rsidP="00E921F7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left="714" w:right="113" w:hanging="35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ins w:id="0" w:author="Jerchewicz-Rom Milena" w:date="2020-04-30T13:25:00Z">
              <w:r w:rsidRPr="00FB0700">
                <w:rPr>
                  <w:rFonts w:ascii="Arial" w:hAnsi="Arial" w:cs="Arial"/>
                  <w:color w:val="000000"/>
                  <w:sz w:val="18"/>
                  <w:szCs w:val="18"/>
                </w:rPr>
                <w:t>6.</w:t>
              </w:r>
              <w:r w:rsidRPr="00FB0700">
                <w:rPr>
                  <w:rFonts w:ascii="Arial" w:eastAsia="ヒラギノ角ゴ Pro W3" w:hAnsi="Arial" w:cs="Arial"/>
                  <w:sz w:val="18"/>
                  <w:szCs w:val="18"/>
                </w:rPr>
                <w:t>Wsparcie pracowników i podmiotów, dotkniętych skutkami COVID-19 na podstawie ustawy z dnia 31 marca 2020 r. o zmianie ustawy o szczególnych rozwiązaniach związanych z zapobieganiem, przeciwdziałaniem i zwalczaniem COVID-19, innych chorób zakaźnych oraz wywołanych nimi sytuacji kryzysowych oraz niektórych innych ustaw.</w:t>
              </w:r>
              <w:r w:rsidRPr="00FB0700">
                <w:rPr>
                  <w:rStyle w:val="Odwoanieprzypisudolnego"/>
                  <w:rFonts w:ascii="Arial" w:eastAsia="ヒラギノ角ゴ Pro W3" w:hAnsi="Arial" w:cs="Arial"/>
                </w:rPr>
                <w:footnoteReference w:id="1"/>
              </w:r>
            </w:ins>
          </w:p>
        </w:tc>
      </w:tr>
    </w:tbl>
    <w:p w:rsidR="00352951" w:rsidRPr="00FB0700" w:rsidRDefault="00352951" w:rsidP="00352951">
      <w:pPr>
        <w:tabs>
          <w:tab w:val="left" w:pos="6147"/>
        </w:tabs>
        <w:rPr>
          <w:rFonts w:ascii="Arial" w:hAnsi="Arial" w:cs="Arial"/>
          <w:sz w:val="18"/>
          <w:szCs w:val="18"/>
        </w:rPr>
      </w:pPr>
    </w:p>
    <w:tbl>
      <w:tblPr>
        <w:tblW w:w="14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2501"/>
        <w:gridCol w:w="6371"/>
        <w:gridCol w:w="4741"/>
      </w:tblGrid>
      <w:tr w:rsidR="00352951" w:rsidRPr="00FB0700" w:rsidTr="00E921F7">
        <w:trPr>
          <w:jc w:val="center"/>
        </w:trPr>
        <w:tc>
          <w:tcPr>
            <w:tcW w:w="14175" w:type="dxa"/>
            <w:gridSpan w:val="4"/>
            <w:shd w:val="clear" w:color="auto" w:fill="D9D9D9" w:themeFill="background1" w:themeFillShade="D9"/>
          </w:tcPr>
          <w:p w:rsidR="00352951" w:rsidRPr="00FB0700" w:rsidRDefault="00352951" w:rsidP="00E921F7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B0700">
              <w:rPr>
                <w:rFonts w:ascii="Arial" w:hAnsi="Arial" w:cs="Arial"/>
                <w:b/>
                <w:sz w:val="18"/>
                <w:szCs w:val="18"/>
              </w:rPr>
              <w:t>Kryteria dopuszczalności</w:t>
            </w:r>
          </w:p>
        </w:tc>
      </w:tr>
      <w:tr w:rsidR="00352951" w:rsidRPr="00FB0700" w:rsidTr="00E921F7">
        <w:trPr>
          <w:jc w:val="center"/>
        </w:trPr>
        <w:tc>
          <w:tcPr>
            <w:tcW w:w="562" w:type="dxa"/>
          </w:tcPr>
          <w:p w:rsidR="00352951" w:rsidRPr="00FB0700" w:rsidRDefault="00352951" w:rsidP="00E921F7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B0700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501" w:type="dxa"/>
          </w:tcPr>
          <w:p w:rsidR="00352951" w:rsidRPr="00FB0700" w:rsidRDefault="00352951" w:rsidP="00E921F7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B0700">
              <w:rPr>
                <w:rFonts w:ascii="Arial" w:hAnsi="Arial" w:cs="Arial"/>
                <w:sz w:val="18"/>
                <w:szCs w:val="18"/>
              </w:rPr>
              <w:t>Nazwa kryterium</w:t>
            </w:r>
          </w:p>
        </w:tc>
        <w:tc>
          <w:tcPr>
            <w:tcW w:w="6371" w:type="dxa"/>
          </w:tcPr>
          <w:p w:rsidR="00352951" w:rsidRPr="00FB0700" w:rsidRDefault="00352951" w:rsidP="00E921F7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B0700">
              <w:rPr>
                <w:rFonts w:ascii="Arial" w:hAnsi="Arial" w:cs="Arial"/>
                <w:sz w:val="18"/>
                <w:szCs w:val="18"/>
              </w:rPr>
              <w:t>Definicja kryterium</w:t>
            </w:r>
          </w:p>
        </w:tc>
        <w:tc>
          <w:tcPr>
            <w:tcW w:w="4741" w:type="dxa"/>
          </w:tcPr>
          <w:p w:rsidR="00352951" w:rsidRPr="00FB0700" w:rsidRDefault="00352951" w:rsidP="00E921F7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B0700">
              <w:rPr>
                <w:rFonts w:ascii="Arial" w:hAnsi="Arial" w:cs="Arial"/>
                <w:sz w:val="18"/>
                <w:szCs w:val="18"/>
              </w:rPr>
              <w:t>Opis znaczenia kryterium</w:t>
            </w:r>
          </w:p>
        </w:tc>
      </w:tr>
      <w:tr w:rsidR="00352951" w:rsidRPr="00FB0700" w:rsidTr="00E921F7">
        <w:trPr>
          <w:jc w:val="center"/>
        </w:trPr>
        <w:tc>
          <w:tcPr>
            <w:tcW w:w="562" w:type="dxa"/>
          </w:tcPr>
          <w:p w:rsidR="00352951" w:rsidRPr="00FB0700" w:rsidRDefault="00352951" w:rsidP="00E921F7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FB070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501" w:type="dxa"/>
          </w:tcPr>
          <w:p w:rsidR="00352951" w:rsidRPr="00FB0700" w:rsidRDefault="00352951" w:rsidP="00E921F7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B070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371" w:type="dxa"/>
          </w:tcPr>
          <w:p w:rsidR="00352951" w:rsidRPr="00FB0700" w:rsidRDefault="00352951" w:rsidP="00E921F7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B070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741" w:type="dxa"/>
          </w:tcPr>
          <w:p w:rsidR="00352951" w:rsidRPr="00FB0700" w:rsidRDefault="00352951" w:rsidP="00E921F7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B0700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352951" w:rsidRPr="00FB0700" w:rsidTr="00E921F7">
        <w:trPr>
          <w:jc w:val="center"/>
        </w:trPr>
        <w:tc>
          <w:tcPr>
            <w:tcW w:w="562" w:type="dxa"/>
          </w:tcPr>
          <w:p w:rsidR="00352951" w:rsidRPr="00FB0700" w:rsidRDefault="00352951" w:rsidP="00E921F7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1" w:type="dxa"/>
          </w:tcPr>
          <w:p w:rsidR="00352951" w:rsidRPr="00FB0700" w:rsidRDefault="00352951" w:rsidP="00E921F7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FB0700">
              <w:rPr>
                <w:rFonts w:ascii="Arial" w:hAnsi="Arial" w:cs="Arial"/>
                <w:sz w:val="18"/>
                <w:szCs w:val="18"/>
              </w:rPr>
              <w:t>Zgodność wsparcia</w:t>
            </w:r>
          </w:p>
        </w:tc>
        <w:tc>
          <w:tcPr>
            <w:tcW w:w="6371" w:type="dxa"/>
            <w:shd w:val="clear" w:color="auto" w:fill="auto"/>
          </w:tcPr>
          <w:p w:rsidR="00352951" w:rsidRDefault="00352951" w:rsidP="000A2C39">
            <w:pPr>
              <w:pStyle w:val="Akapitzlist"/>
              <w:numPr>
                <w:ilvl w:val="0"/>
                <w:numId w:val="5"/>
              </w:num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bookmarkStart w:id="3" w:name="_GoBack"/>
            <w:r w:rsidRPr="00FB0700">
              <w:rPr>
                <w:rFonts w:ascii="Arial" w:hAnsi="Arial" w:cs="Arial"/>
                <w:sz w:val="18"/>
                <w:szCs w:val="18"/>
              </w:rPr>
              <w:t>W ramach projektu realizowana jest indywidualna i kompleksowa aktywizacja zawodowo-edukacyjna wszystkich uczestników, która opiera się na elementach indywidualnej i kompleksowej pomocy wskazanych w 1 typie, przy czym opracowanie Indywidulanego Planu Działania  jest obligatoryjne.</w:t>
            </w:r>
          </w:p>
          <w:p w:rsidR="00352951" w:rsidRDefault="00352951" w:rsidP="000A2C39">
            <w:pPr>
              <w:pStyle w:val="Akapitzlist"/>
              <w:numPr>
                <w:ilvl w:val="0"/>
                <w:numId w:val="5"/>
              </w:num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B0700">
              <w:rPr>
                <w:rFonts w:ascii="Arial" w:hAnsi="Arial" w:cs="Arial"/>
                <w:sz w:val="18"/>
                <w:szCs w:val="18"/>
              </w:rPr>
              <w:t>W projekcie zakłada się realizację minimalnych poziomów efektywności zatrudnieniowej dla wszystkich grup docelowych, zgodnie z aktualnym komunikatem ministra właściwego ds. rozwoju regionalnego w sprawie wyznaczenia minimalnych poziomów kryterium efektywności zatrudnieniowej dla Regionalnych Programów Operacyjnych.</w:t>
            </w:r>
          </w:p>
          <w:p w:rsidR="00352951" w:rsidRDefault="00352951" w:rsidP="000A2C39">
            <w:pPr>
              <w:pStyle w:val="Akapitzlist"/>
              <w:numPr>
                <w:ilvl w:val="0"/>
                <w:numId w:val="5"/>
              </w:num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B0700">
              <w:rPr>
                <w:rFonts w:ascii="Arial" w:hAnsi="Arial" w:cs="Arial"/>
                <w:sz w:val="18"/>
                <w:szCs w:val="18"/>
              </w:rPr>
              <w:t>W przypadku realizacji wsparcia w formie szkoleń, ich efektem jest uzyskanie kwalifikacji lub nabycie kompetencji w rozumieniu Wytycznych w zakresie monitorowania postępu rzeczowego realizacji programów operacyjnych na lata 2014-2020.</w:t>
            </w:r>
          </w:p>
          <w:bookmarkEnd w:id="3"/>
          <w:p w:rsidR="00352951" w:rsidRPr="00352951" w:rsidRDefault="00352951" w:rsidP="00352951">
            <w:pPr>
              <w:spacing w:before="240" w:after="40" w:line="240" w:lineRule="auto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41" w:type="dxa"/>
          </w:tcPr>
          <w:p w:rsidR="00352951" w:rsidRPr="00FB0700" w:rsidRDefault="00352951" w:rsidP="00E921F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FB0700">
              <w:rPr>
                <w:rFonts w:ascii="Arial" w:hAnsi="Arial" w:cs="Arial"/>
                <w:sz w:val="18"/>
                <w:szCs w:val="18"/>
              </w:rPr>
              <w:t>Spełnienie kryterium jest konieczne do przyznania dofinansowania.</w:t>
            </w:r>
          </w:p>
          <w:p w:rsidR="00352951" w:rsidRPr="00FB0700" w:rsidRDefault="00352951" w:rsidP="00E921F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FB0700">
              <w:rPr>
                <w:rFonts w:ascii="Arial" w:hAnsi="Arial" w:cs="Arial"/>
                <w:sz w:val="18"/>
                <w:szCs w:val="18"/>
              </w:rPr>
              <w:t>Projekty niespełniające kryterium kierowane są do poprawy lub uzupełnienia.</w:t>
            </w:r>
          </w:p>
          <w:p w:rsidR="00352951" w:rsidRDefault="00352951" w:rsidP="00E921F7">
            <w:pPr>
              <w:spacing w:before="40" w:after="4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B0700">
              <w:rPr>
                <w:rFonts w:ascii="Arial" w:hAnsi="Arial" w:cs="Arial"/>
                <w:sz w:val="18"/>
                <w:szCs w:val="18"/>
              </w:rPr>
              <w:t>Ocena spełniania kryterium polega na przypisaniu wartości logicznych „tak”, „nie”.</w:t>
            </w:r>
          </w:p>
          <w:p w:rsidR="00352951" w:rsidRDefault="00352951" w:rsidP="00E921F7">
            <w:pPr>
              <w:spacing w:before="40" w:after="40" w:line="240" w:lineRule="auto"/>
              <w:jc w:val="both"/>
              <w:rPr>
                <w:ins w:id="4" w:author="Jerchewicz-Rom Milena" w:date="2020-04-30T13:19:00Z"/>
                <w:rFonts w:ascii="Arial" w:hAnsi="Arial" w:cs="Arial"/>
                <w:sz w:val="18"/>
                <w:szCs w:val="18"/>
              </w:rPr>
            </w:pPr>
            <w:ins w:id="5" w:author="Jerchewicz-Rom Milena" w:date="2020-04-30T13:19:00Z">
              <w:r>
                <w:rPr>
                  <w:rFonts w:ascii="Arial" w:hAnsi="Arial" w:cs="Arial"/>
                  <w:sz w:val="18"/>
                  <w:szCs w:val="18"/>
                </w:rPr>
                <w:t>Kryterium nr 1,2,3 nie dotyczy realizacji działań w ramach typu 6.</w:t>
              </w:r>
            </w:ins>
          </w:p>
          <w:p w:rsidR="00352951" w:rsidRPr="00FB0700" w:rsidRDefault="00352951" w:rsidP="00E921F7">
            <w:pPr>
              <w:spacing w:before="40" w:after="4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ins w:id="6" w:author="Jerchewicz-Rom Milena" w:date="2020-04-30T13:20:00Z">
              <w:r>
                <w:rPr>
                  <w:rFonts w:ascii="Arial" w:hAnsi="Arial" w:cs="Arial"/>
                  <w:sz w:val="18"/>
                  <w:szCs w:val="18"/>
                </w:rPr>
                <w:t xml:space="preserve">W ramach </w:t>
              </w:r>
            </w:ins>
            <w:ins w:id="7" w:author="Jerchewicz-Rom Milena" w:date="2020-04-30T13:21:00Z">
              <w:r>
                <w:rPr>
                  <w:rFonts w:ascii="Arial" w:hAnsi="Arial" w:cs="Arial"/>
                  <w:sz w:val="18"/>
                  <w:szCs w:val="18"/>
                </w:rPr>
                <w:t>kryterium</w:t>
              </w:r>
            </w:ins>
            <w:ins w:id="8" w:author="Jerchewicz-Rom Milena" w:date="2020-04-30T13:20:00Z">
              <w:r>
                <w:rPr>
                  <w:rFonts w:ascii="Arial" w:hAnsi="Arial" w:cs="Arial"/>
                  <w:sz w:val="18"/>
                  <w:szCs w:val="18"/>
                </w:rPr>
                <w:t xml:space="preserve"> nr 2 pomiar wskaźnika efektywności zatrudnieniowej odbywa się </w:t>
              </w:r>
            </w:ins>
            <w:ins w:id="9" w:author="Jerchewicz-Rom Milena" w:date="2020-04-30T13:21:00Z">
              <w:r>
                <w:rPr>
                  <w:rFonts w:ascii="Arial" w:hAnsi="Arial" w:cs="Arial"/>
                  <w:sz w:val="18"/>
                  <w:szCs w:val="18"/>
                </w:rPr>
                <w:t>wyłącznie</w:t>
              </w:r>
            </w:ins>
            <w:ins w:id="10" w:author="Jerchewicz-Rom Milena" w:date="2020-04-30T13:20:00Z">
              <w:r>
                <w:rPr>
                  <w:rFonts w:ascii="Arial" w:hAnsi="Arial" w:cs="Arial"/>
                  <w:sz w:val="18"/>
                  <w:szCs w:val="18"/>
                </w:rPr>
                <w:t xml:space="preserve"> </w:t>
              </w:r>
            </w:ins>
            <w:ins w:id="11" w:author="Jerchewicz-Rom Milena" w:date="2020-04-30T13:21:00Z">
              <w:r>
                <w:rPr>
                  <w:rFonts w:ascii="Arial" w:hAnsi="Arial" w:cs="Arial"/>
                  <w:sz w:val="18"/>
                  <w:szCs w:val="18"/>
                </w:rPr>
                <w:t>w stosunku do działań realizowanych w ramach typu 1.</w:t>
              </w:r>
            </w:ins>
          </w:p>
        </w:tc>
      </w:tr>
    </w:tbl>
    <w:p w:rsidR="00352951" w:rsidRPr="00FB0700" w:rsidRDefault="00352951" w:rsidP="00352951">
      <w:pPr>
        <w:tabs>
          <w:tab w:val="left" w:pos="6147"/>
        </w:tabs>
        <w:rPr>
          <w:rFonts w:ascii="Arial" w:hAnsi="Arial" w:cs="Arial"/>
          <w:sz w:val="18"/>
          <w:szCs w:val="18"/>
        </w:rPr>
      </w:pPr>
    </w:p>
    <w:p w:rsidR="00073C08" w:rsidRDefault="00073C08"/>
    <w:sectPr w:rsidR="00073C08" w:rsidSect="00F712D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327C" w:rsidRDefault="006D327C" w:rsidP="00352951">
      <w:pPr>
        <w:spacing w:after="0" w:line="240" w:lineRule="auto"/>
      </w:pPr>
      <w:r>
        <w:separator/>
      </w:r>
    </w:p>
  </w:endnote>
  <w:endnote w:type="continuationSeparator" w:id="0">
    <w:p w:rsidR="006D327C" w:rsidRDefault="006D327C" w:rsidP="00352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yriad Pro">
    <w:altName w:val="Corbel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ヒラギノ角ゴ Pro W3">
    <w:altName w:val="MS Mincho"/>
    <w:charset w:val="80"/>
    <w:family w:val="auto"/>
    <w:pitch w:val="variable"/>
    <w:sig w:usb0="E00002FF" w:usb1="7AC7FFFF" w:usb2="00000012" w:usb3="00000000" w:csb0="0002000D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327C" w:rsidRDefault="006D327C" w:rsidP="00352951">
      <w:pPr>
        <w:spacing w:after="0" w:line="240" w:lineRule="auto"/>
      </w:pPr>
      <w:r>
        <w:separator/>
      </w:r>
    </w:p>
  </w:footnote>
  <w:footnote w:type="continuationSeparator" w:id="0">
    <w:p w:rsidR="006D327C" w:rsidRDefault="006D327C" w:rsidP="00352951">
      <w:pPr>
        <w:spacing w:after="0" w:line="240" w:lineRule="auto"/>
      </w:pPr>
      <w:r>
        <w:continuationSeparator/>
      </w:r>
    </w:p>
  </w:footnote>
  <w:footnote w:id="1">
    <w:p w:rsidR="00AC4514" w:rsidRPr="00FB0700" w:rsidRDefault="00AC4514" w:rsidP="00AC4514">
      <w:pPr>
        <w:pStyle w:val="Tekstprzypisudolnego"/>
        <w:tabs>
          <w:tab w:val="left" w:pos="3795"/>
        </w:tabs>
        <w:rPr>
          <w:ins w:id="1" w:author="Jerchewicz-Rom Milena" w:date="2020-04-30T13:25:00Z"/>
          <w:sz w:val="18"/>
          <w:szCs w:val="18"/>
        </w:rPr>
      </w:pPr>
      <w:ins w:id="2" w:author="Jerchewicz-Rom Milena" w:date="2020-04-30T13:25:00Z">
        <w:r w:rsidRPr="00FB0700">
          <w:rPr>
            <w:rStyle w:val="Odwoanieprzypisudolnego"/>
          </w:rPr>
          <w:footnoteRef/>
        </w:r>
        <w:r w:rsidRPr="00FB0700">
          <w:rPr>
            <w:sz w:val="18"/>
            <w:szCs w:val="18"/>
          </w:rPr>
          <w:t xml:space="preserve"> </w:t>
        </w:r>
        <w:r w:rsidRPr="00FB0700">
          <w:rPr>
            <w:rFonts w:ascii="Arial" w:hAnsi="Arial" w:cs="Arial"/>
            <w:sz w:val="18"/>
            <w:szCs w:val="18"/>
            <w:lang/>
          </w:rPr>
          <w:t>Z ewentualnymi późniejszymi zmianami.</w:t>
        </w:r>
        <w:r w:rsidRPr="00FB0700">
          <w:rPr>
            <w:rFonts w:ascii="Arial" w:hAnsi="Arial" w:cs="Arial"/>
            <w:sz w:val="18"/>
            <w:szCs w:val="18"/>
            <w:lang/>
          </w:rPr>
          <w:tab/>
        </w:r>
      </w:ins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66234"/>
    <w:multiLevelType w:val="hybridMultilevel"/>
    <w:tmpl w:val="222E8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639D7"/>
    <w:multiLevelType w:val="hybridMultilevel"/>
    <w:tmpl w:val="712C4878"/>
    <w:lvl w:ilvl="0" w:tplc="8F20316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63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3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3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2">
    <w:nsid w:val="421731BF"/>
    <w:multiLevelType w:val="hybridMultilevel"/>
    <w:tmpl w:val="8140D45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4D4468CA"/>
    <w:multiLevelType w:val="hybridMultilevel"/>
    <w:tmpl w:val="4002E904"/>
    <w:lvl w:ilvl="0" w:tplc="00E00B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5DFC00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20281692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E115E9"/>
    <w:multiLevelType w:val="hybridMultilevel"/>
    <w:tmpl w:val="62723FBC"/>
    <w:lvl w:ilvl="0" w:tplc="9F3673E0">
      <w:start w:val="1"/>
      <w:numFmt w:val="bullet"/>
      <w:pStyle w:val="Akapitzlist"/>
      <w:lvlText w:val=""/>
      <w:lvlJc w:val="left"/>
      <w:pPr>
        <w:ind w:left="1440" w:hanging="360"/>
      </w:pPr>
      <w:rPr>
        <w:rFonts w:ascii="Symbol" w:hAnsi="Symbol" w:hint="default"/>
        <w:b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E865224"/>
    <w:multiLevelType w:val="hybridMultilevel"/>
    <w:tmpl w:val="2AFE99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erchewicz-Rom Milena">
    <w15:presenceInfo w15:providerId="None" w15:userId="Jerchewicz-Rom Milen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2951"/>
    <w:rsid w:val="00073C08"/>
    <w:rsid w:val="000A2C39"/>
    <w:rsid w:val="0020701A"/>
    <w:rsid w:val="00352951"/>
    <w:rsid w:val="00404F0A"/>
    <w:rsid w:val="006D327C"/>
    <w:rsid w:val="00724539"/>
    <w:rsid w:val="007333DB"/>
    <w:rsid w:val="00AC4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295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52951"/>
    <w:pPr>
      <w:numPr>
        <w:numId w:val="1"/>
      </w:numPr>
      <w:ind w:left="714" w:hanging="357"/>
      <w:contextualSpacing/>
    </w:pPr>
    <w:rPr>
      <w:rFonts w:ascii="Myriad Pro" w:hAnsi="Myriad Pro"/>
      <w:sz w:val="20"/>
    </w:rPr>
  </w:style>
  <w:style w:type="character" w:customStyle="1" w:styleId="AkapitzlistZnak">
    <w:name w:val="Akapit z listą Znak"/>
    <w:link w:val="Akapitzlist"/>
    <w:uiPriority w:val="34"/>
    <w:locked/>
    <w:rsid w:val="00352951"/>
    <w:rPr>
      <w:rFonts w:ascii="Myriad Pro" w:hAnsi="Myriad Pro"/>
      <w:sz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352951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352951"/>
    <w:rPr>
      <w:rFonts w:eastAsiaTheme="minorEastAsia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uiPriority w:val="99"/>
    <w:unhideWhenUsed/>
    <w:qFormat/>
    <w:rsid w:val="003529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uiPriority w:val="99"/>
    <w:rsid w:val="003529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35295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2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29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797</Words>
  <Characters>4787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dkorczynska</cp:lastModifiedBy>
  <cp:revision>2</cp:revision>
  <dcterms:created xsi:type="dcterms:W3CDTF">2020-04-30T12:24:00Z</dcterms:created>
  <dcterms:modified xsi:type="dcterms:W3CDTF">2020-04-30T12:24:00Z</dcterms:modified>
</cp:coreProperties>
</file>